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2" w:rsidRPr="00A6075B" w:rsidRDefault="00074CA9" w:rsidP="00F1277B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 w:rsidR="0078133C">
        <w:rPr>
          <w:rFonts w:ascii="Arial" w:hAnsi="Arial" w:cs="Arial"/>
          <w:sz w:val="22"/>
          <w:szCs w:val="22"/>
          <w:lang w:val="en-US"/>
        </w:rPr>
        <w:t>How we organize ourselves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790"/>
        <w:gridCol w:w="1701"/>
        <w:gridCol w:w="1701"/>
        <w:gridCol w:w="1559"/>
        <w:gridCol w:w="1559"/>
        <w:gridCol w:w="1419"/>
        <w:gridCol w:w="1558"/>
        <w:gridCol w:w="1559"/>
      </w:tblGrid>
      <w:tr w:rsidR="00573BE3" w:rsidRPr="00A6075B" w:rsidTr="00C826AD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790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701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701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</w:t>
            </w:r>
            <w:r w:rsidR="00450B27">
              <w:rPr>
                <w:sz w:val="18"/>
                <w:szCs w:val="18"/>
                <w:lang w:val="en-US"/>
              </w:rPr>
              <w:t xml:space="preserve">SURVEY </w:t>
            </w:r>
          </w:p>
        </w:tc>
        <w:tc>
          <w:tcPr>
            <w:tcW w:w="1559" w:type="dxa"/>
          </w:tcPr>
          <w:p w:rsidR="004E2614" w:rsidRPr="00A6075B" w:rsidRDefault="001659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450B27"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559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419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78133C" w:rsidTr="00C826AD">
        <w:trPr>
          <w:trHeight w:val="3372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F1277B" w:rsidRPr="00A6075B" w:rsidRDefault="0078133C" w:rsidP="00C67BD5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A80F8A">
              <w:rPr>
                <w:rFonts w:ascii="Calibri" w:hAnsi="Calibri" w:cs="Calibri"/>
                <w:b/>
                <w:noProof/>
                <w:sz w:val="20"/>
                <w:szCs w:val="20"/>
              </w:rPr>
              <w:t xml:space="preserve">An inquiry into </w:t>
            </w:r>
            <w:r w:rsidRPr="00A80F8A">
              <w:rPr>
                <w:rFonts w:ascii="Calibri" w:hAnsi="Calibri" w:cs="Calibri"/>
                <w:noProof/>
                <w:sz w:val="20"/>
                <w:szCs w:val="20"/>
              </w:rPr>
              <w:t xml:space="preserve"> how some social insects divide the workload</w:t>
            </w:r>
          </w:p>
        </w:tc>
        <w:tc>
          <w:tcPr>
            <w:tcW w:w="1790" w:type="dxa"/>
          </w:tcPr>
          <w:p w:rsidR="0077392F" w:rsidRDefault="002C4FBC" w:rsidP="00C67BD5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-</w:t>
            </w:r>
            <w:r w:rsidR="0077392F">
              <w:rPr>
                <w:rFonts w:cstheme="minorHAnsi"/>
                <w:b/>
                <w:sz w:val="24"/>
                <w:szCs w:val="24"/>
                <w:lang w:val="en-US"/>
              </w:rPr>
              <w:t xml:space="preserve">Searching information in the </w:t>
            </w:r>
            <w:proofErr w:type="spellStart"/>
            <w:r w:rsidR="0077392F">
              <w:rPr>
                <w:rFonts w:cstheme="minorHAnsi"/>
                <w:b/>
                <w:sz w:val="24"/>
                <w:szCs w:val="24"/>
                <w:lang w:val="en-US"/>
              </w:rPr>
              <w:t>libray</w:t>
            </w:r>
            <w:proofErr w:type="spellEnd"/>
            <w:r w:rsidR="0077392F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r w:rsidR="00C61602" w:rsidRPr="00C61602">
              <w:rPr>
                <w:rFonts w:cstheme="minorHAnsi"/>
                <w:b/>
                <w:sz w:val="24"/>
                <w:szCs w:val="24"/>
                <w:lang w:val="en-US"/>
              </w:rPr>
              <w:t xml:space="preserve">Bubble </w:t>
            </w:r>
            <w:r w:rsidR="00C61602">
              <w:rPr>
                <w:rFonts w:cstheme="minorHAnsi"/>
                <w:b/>
                <w:sz w:val="24"/>
                <w:szCs w:val="24"/>
                <w:lang w:val="en-US"/>
              </w:rPr>
              <w:t>map/notebook</w:t>
            </w:r>
          </w:p>
          <w:p w:rsidR="002C4FBC" w:rsidRDefault="002C4FBC" w:rsidP="00C67BD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-</w:t>
            </w:r>
            <w:r w:rsidR="00B77715">
              <w:rPr>
                <w:rFonts w:cstheme="minorHAnsi"/>
                <w:sz w:val="18"/>
                <w:szCs w:val="18"/>
                <w:lang w:val="en-US"/>
              </w:rPr>
              <w:t xml:space="preserve">First </w:t>
            </w:r>
            <w:r>
              <w:rPr>
                <w:rFonts w:cstheme="minorHAnsi"/>
                <w:lang w:val="en-US"/>
              </w:rPr>
              <w:t>video about different social insects (ADRI)</w:t>
            </w:r>
          </w:p>
          <w:p w:rsidR="00165927" w:rsidRPr="006068EB" w:rsidRDefault="00165927" w:rsidP="00C67BD5">
            <w:pPr>
              <w:rPr>
                <w:rFonts w:cstheme="minorHAnsi"/>
                <w:color w:val="FF0000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  <w:r w:rsidR="00B77715">
              <w:rPr>
                <w:rFonts w:cstheme="minorHAnsi"/>
                <w:lang w:val="en-US"/>
              </w:rPr>
              <w:t xml:space="preserve">Second </w:t>
            </w:r>
            <w:r>
              <w:rPr>
                <w:rFonts w:cstheme="minorHAnsi"/>
                <w:lang w:val="en-US"/>
              </w:rPr>
              <w:t xml:space="preserve">Video for writing note while their </w:t>
            </w:r>
            <w:proofErr w:type="gramStart"/>
            <w:r>
              <w:rPr>
                <w:rFonts w:cstheme="minorHAnsi"/>
                <w:lang w:val="en-US"/>
              </w:rPr>
              <w:t>watching</w:t>
            </w:r>
            <w:r w:rsidR="006068EB">
              <w:rPr>
                <w:rFonts w:cstheme="minorHAnsi"/>
                <w:lang w:val="en-US"/>
              </w:rPr>
              <w:t xml:space="preserve"> </w:t>
            </w:r>
            <w:r w:rsidR="006068EB">
              <w:rPr>
                <w:rFonts w:cstheme="minorHAnsi"/>
                <w:color w:val="FF0000"/>
                <w:lang w:val="en-US"/>
              </w:rPr>
              <w:t>??</w:t>
            </w:r>
            <w:proofErr w:type="gramEnd"/>
          </w:p>
        </w:tc>
        <w:tc>
          <w:tcPr>
            <w:tcW w:w="1701" w:type="dxa"/>
          </w:tcPr>
          <w:p w:rsidR="007262FC" w:rsidRPr="00AA5474" w:rsidRDefault="007262FC" w:rsidP="007262FC">
            <w:pPr>
              <w:rPr>
                <w:rFonts w:cstheme="minorHAnsi"/>
                <w:lang w:val="en-US"/>
              </w:rPr>
            </w:pPr>
          </w:p>
          <w:p w:rsidR="00F1277B" w:rsidRPr="007262FC" w:rsidRDefault="00CA3F9D" w:rsidP="007262FC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-check in the list of experts (mark maybe MR Palacios)</w:t>
            </w:r>
          </w:p>
        </w:tc>
        <w:tc>
          <w:tcPr>
            <w:tcW w:w="1701" w:type="dxa"/>
          </w:tcPr>
          <w:p w:rsidR="00795DB5" w:rsidRPr="00C61602" w:rsidRDefault="006068EB" w:rsidP="007262FC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Maths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Clau-sidey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t xml:space="preserve">-Visit to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Andoke</w:t>
            </w:r>
            <w:proofErr w:type="spellEnd"/>
          </w:p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t>(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Adri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>)</w:t>
            </w:r>
          </w:p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C826AD" w:rsidRDefault="00C826AD" w:rsidP="002C4FBC">
            <w:pPr>
              <w:rPr>
                <w:rFonts w:cstheme="minorHAnsi"/>
                <w:color w:val="000000"/>
                <w:lang w:val="en-US"/>
              </w:rPr>
            </w:pPr>
          </w:p>
          <w:p w:rsidR="00C826AD" w:rsidRPr="002C4FBC" w:rsidRDefault="00C826AD" w:rsidP="002C4FBC">
            <w:pPr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1559" w:type="dxa"/>
          </w:tcPr>
          <w:p w:rsidR="00F1277B" w:rsidRPr="00074CA9" w:rsidRDefault="00C826AD" w:rsidP="00450B27">
            <w:pPr>
              <w:rPr>
                <w:lang w:val="en-US"/>
              </w:rPr>
            </w:pPr>
            <w:r>
              <w:rPr>
                <w:lang w:val="en-US"/>
              </w:rPr>
              <w:t>-A sheet (matching bee with workload) (</w:t>
            </w:r>
            <w:proofErr w:type="spellStart"/>
            <w:r>
              <w:rPr>
                <w:lang w:val="en-US"/>
              </w:rPr>
              <w:t>Adri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419" w:type="dxa"/>
          </w:tcPr>
          <w:p w:rsidR="00F1277B" w:rsidRPr="00074CA9" w:rsidRDefault="00F1277B" w:rsidP="004533DF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58" w:type="dxa"/>
          </w:tcPr>
          <w:p w:rsidR="00F1277B" w:rsidRDefault="00F1277B" w:rsidP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C735C7" w:rsidRPr="00C735C7" w:rsidRDefault="00C735C7" w:rsidP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</w:t>
            </w:r>
            <w:proofErr w:type="spellStart"/>
            <w:r w:rsidRPr="00C735C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Andoke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Adri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F1277B" w:rsidRPr="00A6075B" w:rsidRDefault="002C4FBC" w:rsidP="00C17018">
            <w:pPr>
              <w:tabs>
                <w:tab w:val="num" w:pos="45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Identify how some social insects divide the workload</w:t>
            </w:r>
          </w:p>
        </w:tc>
      </w:tr>
      <w:tr w:rsidR="00573BE3" w:rsidRPr="0078133C" w:rsidTr="00C826AD">
        <w:tc>
          <w:tcPr>
            <w:tcW w:w="1437" w:type="dxa"/>
          </w:tcPr>
          <w:p w:rsidR="000C36C4" w:rsidRPr="007262FC" w:rsidRDefault="000C36C4" w:rsidP="000C36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E2614" w:rsidRPr="0078133C" w:rsidRDefault="0078133C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78133C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 xml:space="preserve">how people organise themselves </w:t>
            </w:r>
            <w:ins w:id="0" w:author="Portatil CCB" w:date="2012-02-06T14:02:00Z"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t xml:space="preserve"> </w:t>
              </w:r>
            </w:ins>
            <w:ins w:id="1" w:author="Portatil CCB" w:date="2012-02-06T14:21:00Z"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t>within a team in order to accomplish a goal</w:t>
              </w:r>
            </w:ins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78133C" w:rsidRDefault="0078133C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78133C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why teamwork requires the contribution from every individual in the group</w:t>
            </w:r>
          </w:p>
        </w:tc>
        <w:tc>
          <w:tcPr>
            <w:tcW w:w="1790" w:type="dxa"/>
          </w:tcPr>
          <w:p w:rsidR="0077392F" w:rsidRDefault="0077392F" w:rsidP="001B1FD8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Pr="0077392F" w:rsidRDefault="00283ECB" w:rsidP="0077392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-Video (Maggie)</w:t>
            </w:r>
          </w:p>
          <w:p w:rsidR="0077392F" w:rsidRP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P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1B1FD8" w:rsidRPr="0077392F" w:rsidRDefault="001B1FD8" w:rsidP="0077392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826AD" w:rsidRDefault="00C826AD" w:rsidP="00C826AD">
            <w:pPr>
              <w:rPr>
                <w:rFonts w:cstheme="minorHAnsi"/>
                <w:lang w:val="en-US"/>
              </w:rPr>
            </w:pPr>
          </w:p>
          <w:p w:rsidR="00C826AD" w:rsidRPr="007262FC" w:rsidRDefault="00C826AD" w:rsidP="00C826A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-PTA (</w:t>
            </w:r>
            <w:proofErr w:type="spellStart"/>
            <w:r>
              <w:rPr>
                <w:rFonts w:cstheme="minorHAnsi"/>
                <w:lang w:val="en-US"/>
              </w:rPr>
              <w:t>Laurita</w:t>
            </w:r>
            <w:proofErr w:type="spellEnd"/>
            <w:r>
              <w:rPr>
                <w:rFonts w:cstheme="minorHAnsi"/>
                <w:lang w:val="en-US"/>
              </w:rPr>
              <w:t>)</w:t>
            </w:r>
          </w:p>
          <w:p w:rsidR="001B1FD8" w:rsidRPr="00C17018" w:rsidRDefault="001B1FD8" w:rsidP="00C6160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F5BB9" w:rsidRDefault="004F5BB9" w:rsidP="00F1277B">
            <w:pPr>
              <w:rPr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Maths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Clau-sidey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Default="006068EB" w:rsidP="00F1277B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:rsidR="006068EB" w:rsidRPr="00C17018" w:rsidRDefault="006068EB" w:rsidP="00F1277B">
            <w:pPr>
              <w:rPr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Maths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Clau-sidey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:rsidR="00C826AD" w:rsidRDefault="00C61602" w:rsidP="00C826AD">
            <w:pPr>
              <w:rPr>
                <w:rFonts w:eastAsia="Times New Roman" w:cstheme="minorHAnsi"/>
                <w:color w:val="000000"/>
                <w:lang w:val="en-US"/>
              </w:rPr>
            </w:pPr>
            <w:r w:rsidRPr="00C61602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 </w:t>
            </w:r>
            <w:r w:rsidR="00C826AD">
              <w:rPr>
                <w:rFonts w:eastAsia="Times New Roman" w:cstheme="minorHAnsi"/>
                <w:color w:val="000000"/>
                <w:lang w:val="en-US"/>
              </w:rPr>
              <w:t>-Visit to EL Molino</w:t>
            </w:r>
          </w:p>
          <w:p w:rsidR="00C826AD" w:rsidRDefault="00C826AD" w:rsidP="00C826AD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t>(Mark and Maggie)</w:t>
            </w:r>
          </w:p>
          <w:p w:rsidR="00CA3F9D" w:rsidRDefault="00C826AD" w:rsidP="0077392F">
            <w:pPr>
              <w:rPr>
                <w:rFonts w:cstheme="minorHAnsi"/>
                <w:color w:val="000000"/>
                <w:lang w:val="en-US"/>
              </w:rPr>
            </w:pPr>
            <w:r>
              <w:rPr>
                <w:rFonts w:cstheme="minorHAnsi"/>
                <w:color w:val="000000"/>
                <w:lang w:val="en-US"/>
              </w:rPr>
              <w:t>-La 14 (</w:t>
            </w:r>
            <w:proofErr w:type="spellStart"/>
            <w:r>
              <w:rPr>
                <w:rFonts w:cstheme="minorHAnsi"/>
                <w:color w:val="000000"/>
                <w:lang w:val="en-US"/>
              </w:rPr>
              <w:t>Clau</w:t>
            </w:r>
            <w:proofErr w:type="spellEnd"/>
            <w:r>
              <w:rPr>
                <w:rFonts w:cstheme="minorHAnsi"/>
                <w:color w:val="000000"/>
                <w:lang w:val="en-US"/>
              </w:rPr>
              <w:t>)</w:t>
            </w:r>
          </w:p>
          <w:p w:rsidR="00CA3F9D" w:rsidRPr="000004A3" w:rsidRDefault="00CA3F9D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>-Taller de Afectividad</w:t>
            </w:r>
          </w:p>
          <w:p w:rsidR="00165927" w:rsidRPr="000004A3" w:rsidRDefault="000004A3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>(Pili)</w:t>
            </w:r>
          </w:p>
          <w:p w:rsidR="0077392F" w:rsidRPr="00283ECB" w:rsidRDefault="000004A3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 xml:space="preserve">-PSE </w:t>
            </w:r>
            <w:proofErr w:type="spellStart"/>
            <w:r w:rsidRPr="000004A3">
              <w:rPr>
                <w:rFonts w:cstheme="minorHAnsi"/>
                <w:color w:val="000000"/>
              </w:rPr>
              <w:t>activities</w:t>
            </w:r>
            <w:proofErr w:type="spellEnd"/>
            <w:r w:rsidRPr="000004A3">
              <w:rPr>
                <w:rFonts w:cstheme="minorHAnsi"/>
                <w:color w:val="000000"/>
              </w:rPr>
              <w:t xml:space="preserve"> (</w:t>
            </w:r>
            <w:proofErr w:type="spellStart"/>
            <w:r>
              <w:rPr>
                <w:rFonts w:cstheme="minorHAnsi"/>
                <w:color w:val="000000"/>
              </w:rPr>
              <w:t>Clau</w:t>
            </w:r>
            <w:proofErr w:type="spellEnd"/>
            <w:r>
              <w:rPr>
                <w:rFonts w:cstheme="minorHAnsi"/>
                <w:color w:val="000000"/>
              </w:rPr>
              <w:t xml:space="preserve"> –</w:t>
            </w:r>
            <w:proofErr w:type="spellStart"/>
            <w:r>
              <w:rPr>
                <w:rFonts w:cstheme="minorHAnsi"/>
                <w:color w:val="000000"/>
              </w:rPr>
              <w:t>Sidey</w:t>
            </w:r>
            <w:proofErr w:type="spellEnd"/>
            <w:r>
              <w:rPr>
                <w:rFonts w:cstheme="minorHAnsi"/>
                <w:color w:val="000000"/>
              </w:rPr>
              <w:t>)</w:t>
            </w:r>
            <w:bookmarkStart w:id="2" w:name="_GoBack"/>
            <w:bookmarkEnd w:id="2"/>
          </w:p>
          <w:p w:rsidR="00C826AD" w:rsidRPr="000004A3" w:rsidRDefault="00C826AD" w:rsidP="0077392F"/>
          <w:p w:rsidR="00C826AD" w:rsidRDefault="00C826AD" w:rsidP="00C826AD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lastRenderedPageBreak/>
              <w:t>-Visit to EL Molino</w:t>
            </w:r>
          </w:p>
          <w:p w:rsidR="00C826AD" w:rsidRDefault="00C826AD" w:rsidP="00C826AD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t>(Mark and Maggie)</w:t>
            </w:r>
          </w:p>
          <w:p w:rsidR="00C826AD" w:rsidRDefault="00C826AD" w:rsidP="0077392F">
            <w:pPr>
              <w:rPr>
                <w:lang w:val="en-US"/>
              </w:rPr>
            </w:pPr>
          </w:p>
          <w:p w:rsidR="0077392F" w:rsidRPr="00074CA9" w:rsidRDefault="0077392F" w:rsidP="0077392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419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77392F" w:rsidRPr="00C61602" w:rsidRDefault="0077392F" w:rsidP="0077392F">
            <w:pPr>
              <w:rPr>
                <w:lang w:val="en-US"/>
              </w:rPr>
            </w:pPr>
            <w:r w:rsidRPr="00C61602">
              <w:rPr>
                <w:lang w:val="en-US"/>
              </w:rPr>
              <w:t xml:space="preserve"> </w:t>
            </w:r>
          </w:p>
          <w:p w:rsidR="004E2614" w:rsidRDefault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-Molino (Mark and Maggie)</w:t>
            </w:r>
          </w:p>
          <w:p w:rsidR="00C735C7" w:rsidRDefault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C735C7" w:rsidRPr="00A6075B" w:rsidRDefault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-la 14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clau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577AD8" w:rsidRDefault="00577AD8" w:rsidP="00577AD8">
            <w:pPr>
              <w:rPr>
                <w:rFonts w:ascii="Arial" w:eastAsiaTheme="majorEastAsia" w:hAnsi="Arial" w:cs="Arial"/>
                <w:b/>
                <w:bCs/>
                <w:color w:val="4F81BD" w:themeColor="accent1"/>
                <w:sz w:val="18"/>
                <w:szCs w:val="18"/>
                <w:lang w:val="en-US"/>
              </w:rPr>
            </w:pPr>
          </w:p>
          <w:p w:rsidR="00CC1067" w:rsidRPr="002C4FBC" w:rsidRDefault="002C4FBC" w:rsidP="00577AD8">
            <w:pPr>
              <w:rPr>
                <w:lang w:val="en-US"/>
              </w:rPr>
            </w:pPr>
            <w:r w:rsidRPr="002C4FBC">
              <w:rPr>
                <w:lang w:val="en-US"/>
              </w:rPr>
              <w:t>Identify how people organize themselves to accomplish a goal</w:t>
            </w:r>
          </w:p>
          <w:p w:rsidR="00577AD8" w:rsidRPr="002C4FBC" w:rsidRDefault="00577AD8" w:rsidP="00577AD8">
            <w:pPr>
              <w:rPr>
                <w:lang w:val="en-US"/>
              </w:rPr>
            </w:pPr>
          </w:p>
          <w:p w:rsidR="00C17018" w:rsidRDefault="00C17018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17018" w:rsidRPr="00577AD8" w:rsidRDefault="00C17018" w:rsidP="00577AD8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87E0F"/>
    <w:multiLevelType w:val="hybridMultilevel"/>
    <w:tmpl w:val="23D633BA"/>
    <w:lvl w:ilvl="0" w:tplc="2F285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51685"/>
    <w:multiLevelType w:val="hybridMultilevel"/>
    <w:tmpl w:val="9B0CA1CE"/>
    <w:lvl w:ilvl="0" w:tplc="D0F606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12310"/>
    <w:multiLevelType w:val="hybridMultilevel"/>
    <w:tmpl w:val="98349D54"/>
    <w:lvl w:ilvl="0" w:tplc="C576F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004A3"/>
    <w:rsid w:val="0001350B"/>
    <w:rsid w:val="00074CA9"/>
    <w:rsid w:val="000C36C4"/>
    <w:rsid w:val="000D78DF"/>
    <w:rsid w:val="00125A87"/>
    <w:rsid w:val="001444B8"/>
    <w:rsid w:val="00160433"/>
    <w:rsid w:val="00163BCE"/>
    <w:rsid w:val="00165927"/>
    <w:rsid w:val="001B1FD8"/>
    <w:rsid w:val="001D5796"/>
    <w:rsid w:val="001F11C8"/>
    <w:rsid w:val="0022604C"/>
    <w:rsid w:val="00280AB5"/>
    <w:rsid w:val="00283ECB"/>
    <w:rsid w:val="002A2F22"/>
    <w:rsid w:val="002C4FBC"/>
    <w:rsid w:val="00344BCD"/>
    <w:rsid w:val="00346B18"/>
    <w:rsid w:val="003607AD"/>
    <w:rsid w:val="00365153"/>
    <w:rsid w:val="00382852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6068EB"/>
    <w:rsid w:val="00631C74"/>
    <w:rsid w:val="006C13CE"/>
    <w:rsid w:val="006E704D"/>
    <w:rsid w:val="006F0C8B"/>
    <w:rsid w:val="00717C07"/>
    <w:rsid w:val="007262FC"/>
    <w:rsid w:val="0077392F"/>
    <w:rsid w:val="00775E76"/>
    <w:rsid w:val="0078133C"/>
    <w:rsid w:val="00795DB5"/>
    <w:rsid w:val="007C376A"/>
    <w:rsid w:val="007E0082"/>
    <w:rsid w:val="007E00D4"/>
    <w:rsid w:val="0085792F"/>
    <w:rsid w:val="008A28AF"/>
    <w:rsid w:val="008A72CE"/>
    <w:rsid w:val="008E52AC"/>
    <w:rsid w:val="00926917"/>
    <w:rsid w:val="009D2F29"/>
    <w:rsid w:val="00A12700"/>
    <w:rsid w:val="00A6075B"/>
    <w:rsid w:val="00A77511"/>
    <w:rsid w:val="00AA5474"/>
    <w:rsid w:val="00AC51C5"/>
    <w:rsid w:val="00B05DC2"/>
    <w:rsid w:val="00B43036"/>
    <w:rsid w:val="00B77715"/>
    <w:rsid w:val="00B96E83"/>
    <w:rsid w:val="00C17018"/>
    <w:rsid w:val="00C61602"/>
    <w:rsid w:val="00C67BD5"/>
    <w:rsid w:val="00C735C7"/>
    <w:rsid w:val="00C826AD"/>
    <w:rsid w:val="00C97142"/>
    <w:rsid w:val="00CA3F9D"/>
    <w:rsid w:val="00CC1067"/>
    <w:rsid w:val="00CD365D"/>
    <w:rsid w:val="00D91F9E"/>
    <w:rsid w:val="00DB0552"/>
    <w:rsid w:val="00E33A10"/>
    <w:rsid w:val="00E478E2"/>
    <w:rsid w:val="00E85CC7"/>
    <w:rsid w:val="00EB63C4"/>
    <w:rsid w:val="00ED57D2"/>
    <w:rsid w:val="00F02975"/>
    <w:rsid w:val="00F1277B"/>
    <w:rsid w:val="00F202CA"/>
    <w:rsid w:val="00F216B1"/>
    <w:rsid w:val="00F338A5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3607A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3607A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F54C-B4FC-47C6-81E9-CFAD5117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13</cp:revision>
  <dcterms:created xsi:type="dcterms:W3CDTF">2012-01-17T01:54:00Z</dcterms:created>
  <dcterms:modified xsi:type="dcterms:W3CDTF">2012-02-13T02:23:00Z</dcterms:modified>
</cp:coreProperties>
</file>